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A6A0B" w14:textId="48A16E19" w:rsidR="00283541" w:rsidRPr="00080694" w:rsidRDefault="00E52A8D">
      <w:pPr>
        <w:rPr>
          <w:rFonts w:ascii="HGP創英角ｺﾞｼｯｸUB" w:eastAsia="HGP創英角ｺﾞｼｯｸUB" w:hAnsi="HGP創英角ｺﾞｼｯｸUB"/>
          <w:bCs/>
          <w:sz w:val="22"/>
          <w:szCs w:val="24"/>
        </w:rPr>
      </w:pPr>
      <w:r w:rsidRPr="00080694">
        <w:rPr>
          <w:rFonts w:ascii="HGP創英角ｺﾞｼｯｸUB" w:eastAsia="HGP創英角ｺﾞｼｯｸUB" w:hAnsi="HGP創英角ｺﾞｼｯｸUB" w:hint="eastAsia"/>
          <w:bCs/>
          <w:sz w:val="32"/>
          <w:szCs w:val="18"/>
        </w:rPr>
        <w:t>あなたはどちらの乾電池を選ぶ？</w:t>
      </w:r>
    </w:p>
    <w:p w14:paraId="24CF8572" w14:textId="52DDB414" w:rsidR="00245EE7" w:rsidRPr="00247B14" w:rsidRDefault="00245EE7" w:rsidP="00245EE7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247B14">
        <w:rPr>
          <w:rFonts w:ascii="HG丸ｺﾞｼｯｸM-PRO" w:eastAsia="HG丸ｺﾞｼｯｸM-PRO" w:hAnsi="HG丸ｺﾞｼｯｸM-PRO" w:hint="eastAsia"/>
          <w:szCs w:val="21"/>
        </w:rPr>
        <w:t>クラス（　　　　）　番号（　　　　）氏名（　　　　　　　　　　　　　）</w:t>
      </w:r>
    </w:p>
    <w:p w14:paraId="0F0A85A9" w14:textId="77777777" w:rsidR="00410566" w:rsidRDefault="00410566" w:rsidP="002E0E31">
      <w:pPr>
        <w:ind w:firstLineChars="100" w:firstLine="203"/>
        <w:rPr>
          <w:rFonts w:asciiTheme="majorEastAsia" w:eastAsiaTheme="majorEastAsia" w:hAnsiTheme="majorEastAsia"/>
          <w:szCs w:val="21"/>
        </w:rPr>
      </w:pPr>
    </w:p>
    <w:p w14:paraId="76B0CCDF" w14:textId="7B79E9C8" w:rsidR="00E52A8D" w:rsidRDefault="00410566" w:rsidP="002E0E31">
      <w:pPr>
        <w:ind w:firstLineChars="100" w:firstLine="203"/>
        <w:rPr>
          <w:rFonts w:ascii="HG丸ｺﾞｼｯｸM-PRO" w:eastAsia="HG丸ｺﾞｼｯｸM-PRO" w:hAnsi="HG丸ｺﾞｼｯｸM-PRO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drawing>
          <wp:anchor distT="0" distB="0" distL="114300" distR="114300" simplePos="0" relativeHeight="251675136" behindDoc="0" locked="0" layoutInCell="1" allowOverlap="1" wp14:anchorId="15E9C11D" wp14:editId="6439BB2D">
            <wp:simplePos x="0" y="0"/>
            <wp:positionH relativeFrom="margin">
              <wp:align>right</wp:align>
            </wp:positionH>
            <wp:positionV relativeFrom="paragraph">
              <wp:posOffset>24765</wp:posOffset>
            </wp:positionV>
            <wp:extent cx="3516630" cy="2028825"/>
            <wp:effectExtent l="0" t="0" r="7620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663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815" w:rsidRPr="00080694">
        <w:rPr>
          <w:rFonts w:ascii="HG丸ｺﾞｼｯｸM-PRO" w:eastAsia="HG丸ｺﾞｼｯｸM-PRO" w:hAnsi="HG丸ｺﾞｼｯｸM-PRO"/>
          <w:szCs w:val="21"/>
        </w:rPr>
        <w:t>A社とB社の15本の乾電池を用意し</w:t>
      </w:r>
      <w:del w:id="0" w:author="sachiko toda" w:date="2020-12-21T17:05:00Z">
        <w:r w:rsidR="009E6815" w:rsidRPr="00080694" w:rsidDel="004211B9">
          <w:rPr>
            <w:rFonts w:ascii="HG丸ｺﾞｼｯｸM-PRO" w:eastAsia="HG丸ｺﾞｼｯｸM-PRO" w:hAnsi="HG丸ｺﾞｼｯｸM-PRO"/>
            <w:szCs w:val="21"/>
          </w:rPr>
          <w:delText>，</w:delText>
        </w:r>
      </w:del>
      <w:ins w:id="1" w:author="sachiko toda" w:date="2020-12-21T17:05:00Z">
        <w:r w:rsidR="004211B9" w:rsidRPr="00080694">
          <w:rPr>
            <w:rFonts w:ascii="HG丸ｺﾞｼｯｸM-PRO" w:eastAsia="HG丸ｺﾞｼｯｸM-PRO" w:hAnsi="HG丸ｺﾞｼｯｸM-PRO"/>
            <w:szCs w:val="21"/>
          </w:rPr>
          <w:t>、</w:t>
        </w:r>
      </w:ins>
      <w:r w:rsidR="009E6815" w:rsidRPr="00080694">
        <w:rPr>
          <w:rFonts w:ascii="HG丸ｺﾞｼｯｸM-PRO" w:eastAsia="HG丸ｺﾞｼｯｸM-PRO" w:hAnsi="HG丸ｺﾞｼｯｸM-PRO"/>
          <w:szCs w:val="21"/>
        </w:rPr>
        <w:t>耐久時間のテストを行ったところ</w:t>
      </w:r>
      <w:del w:id="2" w:author="sachiko toda" w:date="2020-12-21T17:05:00Z">
        <w:r w:rsidR="009E6815" w:rsidRPr="00080694" w:rsidDel="004211B9">
          <w:rPr>
            <w:rFonts w:ascii="HG丸ｺﾞｼｯｸM-PRO" w:eastAsia="HG丸ｺﾞｼｯｸM-PRO" w:hAnsi="HG丸ｺﾞｼｯｸM-PRO"/>
            <w:szCs w:val="21"/>
          </w:rPr>
          <w:delText>，</w:delText>
        </w:r>
      </w:del>
      <w:ins w:id="3" w:author="sachiko toda" w:date="2020-12-21T17:05:00Z">
        <w:r w:rsidR="004211B9" w:rsidRPr="00080694">
          <w:rPr>
            <w:rFonts w:ascii="HG丸ｺﾞｼｯｸM-PRO" w:eastAsia="HG丸ｺﾞｼｯｸM-PRO" w:hAnsi="HG丸ｺﾞｼｯｸM-PRO"/>
            <w:szCs w:val="21"/>
          </w:rPr>
          <w:t>、</w:t>
        </w:r>
      </w:ins>
      <w:r>
        <w:rPr>
          <w:rFonts w:ascii="HG丸ｺﾞｼｯｸM-PRO" w:eastAsia="HG丸ｺﾞｼｯｸM-PRO" w:hAnsi="HG丸ｺﾞｼｯｸM-PRO" w:hint="eastAsia"/>
          <w:szCs w:val="21"/>
        </w:rPr>
        <w:t>右</w:t>
      </w:r>
      <w:r w:rsidR="009E6815" w:rsidRPr="00080694">
        <w:rPr>
          <w:rFonts w:ascii="HG丸ｺﾞｼｯｸM-PRO" w:eastAsia="HG丸ｺﾞｼｯｸM-PRO" w:hAnsi="HG丸ｺﾞｼｯｸM-PRO"/>
          <w:szCs w:val="21"/>
        </w:rPr>
        <w:t>のようなデータが得ら</w:t>
      </w:r>
      <w:r w:rsidR="00B96782" w:rsidRPr="00080694">
        <w:rPr>
          <w:rFonts w:ascii="HG丸ｺﾞｼｯｸM-PRO" w:eastAsia="HG丸ｺﾞｼｯｸM-PRO" w:hAnsi="HG丸ｺﾞｼｯｸM-PRO" w:hint="eastAsia"/>
          <w:szCs w:val="21"/>
        </w:rPr>
        <w:t>れ</w:t>
      </w:r>
      <w:ins w:id="4" w:author="sachiko toda" w:date="2020-12-21T17:05:00Z">
        <w:r w:rsidR="004211B9" w:rsidRPr="00080694">
          <w:rPr>
            <w:rFonts w:ascii="HG丸ｺﾞｼｯｸM-PRO" w:eastAsia="HG丸ｺﾞｼｯｸM-PRO" w:hAnsi="HG丸ｺﾞｼｯｸM-PRO" w:hint="eastAsia"/>
            <w:szCs w:val="21"/>
          </w:rPr>
          <w:t>まし</w:t>
        </w:r>
      </w:ins>
      <w:r w:rsidR="009E6815" w:rsidRPr="00080694">
        <w:rPr>
          <w:rFonts w:ascii="HG丸ｺﾞｼｯｸM-PRO" w:eastAsia="HG丸ｺﾞｼｯｸM-PRO" w:hAnsi="HG丸ｺﾞｼｯｸM-PRO"/>
          <w:szCs w:val="21"/>
        </w:rPr>
        <w:t>た。あなたなら</w:t>
      </w:r>
      <w:del w:id="5" w:author="sachiko toda" w:date="2020-12-21T17:05:00Z">
        <w:r w:rsidR="002E0E31" w:rsidRPr="00080694" w:rsidDel="004211B9">
          <w:rPr>
            <w:rFonts w:ascii="HG丸ｺﾞｼｯｸM-PRO" w:eastAsia="HG丸ｺﾞｼｯｸM-PRO" w:hAnsi="HG丸ｺﾞｼｯｸM-PRO"/>
            <w:szCs w:val="21"/>
          </w:rPr>
          <w:delText>，</w:delText>
        </w:r>
      </w:del>
      <w:ins w:id="6" w:author="sachiko toda" w:date="2020-12-21T17:05:00Z">
        <w:r w:rsidR="004211B9" w:rsidRPr="00080694">
          <w:rPr>
            <w:rFonts w:ascii="HG丸ｺﾞｼｯｸM-PRO" w:eastAsia="HG丸ｺﾞｼｯｸM-PRO" w:hAnsi="HG丸ｺﾞｼｯｸM-PRO"/>
            <w:szCs w:val="21"/>
          </w:rPr>
          <w:t>、</w:t>
        </w:r>
      </w:ins>
      <w:r w:rsidR="009E6815" w:rsidRPr="00080694">
        <w:rPr>
          <w:rFonts w:ascii="HG丸ｺﾞｼｯｸM-PRO" w:eastAsia="HG丸ｺﾞｼｯｸM-PRO" w:hAnsi="HG丸ｺﾞｼｯｸM-PRO"/>
          <w:szCs w:val="21"/>
        </w:rPr>
        <w:t>どちらの会社の乾電池を選びますか</w:t>
      </w:r>
      <w:r w:rsidR="00B96782" w:rsidRPr="00080694">
        <w:rPr>
          <w:rFonts w:ascii="HG丸ｺﾞｼｯｸM-PRO" w:eastAsia="HG丸ｺﾞｼｯｸM-PRO" w:hAnsi="HG丸ｺﾞｼｯｸM-PRO" w:hint="eastAsia"/>
          <w:szCs w:val="21"/>
        </w:rPr>
        <w:t>？</w:t>
      </w:r>
      <w:r w:rsidR="0008069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2E0E31" w:rsidRPr="00080694">
        <w:rPr>
          <w:rFonts w:ascii="HG丸ｺﾞｼｯｸM-PRO" w:eastAsia="HG丸ｺﾞｼｯｸM-PRO" w:hAnsi="HG丸ｺﾞｼｯｸM-PRO"/>
          <w:szCs w:val="21"/>
        </w:rPr>
        <w:t>代表値やヒストグラムを用いて</w:t>
      </w:r>
      <w:del w:id="7" w:author="sachiko toda" w:date="2020-12-21T17:05:00Z">
        <w:r w:rsidR="002E0E31" w:rsidRPr="00080694" w:rsidDel="004211B9">
          <w:rPr>
            <w:rFonts w:ascii="HG丸ｺﾞｼｯｸM-PRO" w:eastAsia="HG丸ｺﾞｼｯｸM-PRO" w:hAnsi="HG丸ｺﾞｼｯｸM-PRO"/>
            <w:szCs w:val="21"/>
          </w:rPr>
          <w:delText>，</w:delText>
        </w:r>
      </w:del>
      <w:ins w:id="8" w:author="sachiko toda" w:date="2020-12-21T17:05:00Z">
        <w:r w:rsidR="004211B9" w:rsidRPr="00080694">
          <w:rPr>
            <w:rFonts w:ascii="HG丸ｺﾞｼｯｸM-PRO" w:eastAsia="HG丸ｺﾞｼｯｸM-PRO" w:hAnsi="HG丸ｺﾞｼｯｸM-PRO"/>
            <w:szCs w:val="21"/>
          </w:rPr>
          <w:t>、</w:t>
        </w:r>
      </w:ins>
      <w:r w:rsidR="002E0E31" w:rsidRPr="00080694">
        <w:rPr>
          <w:rFonts w:ascii="HG丸ｺﾞｼｯｸM-PRO" w:eastAsia="HG丸ｺﾞｼｯｸM-PRO" w:hAnsi="HG丸ｺﾞｼｯｸM-PRO"/>
          <w:szCs w:val="21"/>
        </w:rPr>
        <w:t>選んだ会社とその理由について話し合</w:t>
      </w:r>
      <w:r w:rsidR="00080694">
        <w:rPr>
          <w:rFonts w:ascii="HG丸ｺﾞｼｯｸM-PRO" w:eastAsia="HG丸ｺﾞｼｯｸM-PRO" w:hAnsi="HG丸ｺﾞｼｯｸM-PRO" w:hint="eastAsia"/>
          <w:szCs w:val="21"/>
        </w:rPr>
        <w:t>いましょう</w:t>
      </w:r>
      <w:r w:rsidR="002E0E31" w:rsidRPr="00080694">
        <w:rPr>
          <w:rFonts w:ascii="HG丸ｺﾞｼｯｸM-PRO" w:eastAsia="HG丸ｺﾞｼｯｸM-PRO" w:hAnsi="HG丸ｺﾞｼｯｸM-PRO"/>
          <w:szCs w:val="21"/>
        </w:rPr>
        <w:t>。</w:t>
      </w:r>
    </w:p>
    <w:p w14:paraId="6D3C5A59" w14:textId="08230A8A" w:rsidR="00080694" w:rsidRPr="00080694" w:rsidRDefault="00080694" w:rsidP="002E0E31">
      <w:pPr>
        <w:ind w:firstLineChars="100" w:firstLine="203"/>
        <w:rPr>
          <w:rFonts w:ascii="HG丸ｺﾞｼｯｸM-PRO" w:eastAsia="HG丸ｺﾞｼｯｸM-PRO" w:hAnsi="HG丸ｺﾞｼｯｸM-PRO"/>
          <w:szCs w:val="21"/>
        </w:rPr>
      </w:pPr>
    </w:p>
    <w:p w14:paraId="781DB75E" w14:textId="43581165" w:rsidR="002E0E31" w:rsidRPr="00080694" w:rsidRDefault="00410566" w:rsidP="002E0E31">
      <w:pPr>
        <w:rPr>
          <w:rFonts w:asciiTheme="majorEastAsia" w:eastAsiaTheme="majorEastAsia" w:hAnsiTheme="majorEastAsia"/>
          <w:szCs w:val="21"/>
        </w:rPr>
      </w:pPr>
      <w:r w:rsidRPr="00080694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42BD38" wp14:editId="792CF24E">
                <wp:simplePos x="0" y="0"/>
                <wp:positionH relativeFrom="margin">
                  <wp:posOffset>4494530</wp:posOffset>
                </wp:positionH>
                <wp:positionV relativeFrom="paragraph">
                  <wp:posOffset>116840</wp:posOffset>
                </wp:positionV>
                <wp:extent cx="1002030" cy="745490"/>
                <wp:effectExtent l="0" t="0" r="26670" b="30226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745490"/>
                        </a:xfrm>
                        <a:prstGeom prst="wedgeRoundRectCallout">
                          <a:avLst>
                            <a:gd name="adj1" fmla="val -3187"/>
                            <a:gd name="adj2" fmla="val 88099"/>
                            <a:gd name="adj3" fmla="val 16667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F3D43" w14:textId="537DB80F" w:rsidR="00E6799D" w:rsidRPr="00080694" w:rsidRDefault="002E0E31" w:rsidP="006B254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08069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代表値だけ比べると</w:t>
                            </w:r>
                            <w:del w:id="9" w:author="sachiko toda" w:date="2020-12-21T17:05:00Z">
                              <w:r w:rsidRPr="00080694" w:rsidDel="004211B9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6"/>
                                </w:rPr>
                                <w:delText>，</w:delText>
                              </w:r>
                            </w:del>
                            <w:ins w:id="10" w:author="sachiko toda" w:date="2020-12-21T17:05:00Z">
                              <w:r w:rsidR="004211B9" w:rsidRPr="00080694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6"/>
                                </w:rPr>
                                <w:t>、</w:t>
                              </w:r>
                            </w:ins>
                            <w:r w:rsidRPr="0008069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どちらの乾電池がよいかな？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2BD3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0" o:spid="_x0000_s1026" type="#_x0000_t62" style="position:absolute;left:0;text-align:left;margin-left:353.9pt;margin-top:9.2pt;width:78.9pt;height:58.7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" adj="10112,29829" fillcolor="white [3201]" strokecolor="black [3200]" strokeweight="1pt">
                <v:textbox inset="0,0,0,0">
                  <w:txbxContent>
                    <w:p w14:paraId="69AF3D43" w14:textId="537DB80F" w:rsidR="00E6799D" w:rsidRPr="00080694" w:rsidRDefault="002E0E31" w:rsidP="006B254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08069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代表値だけ比べると</w:t>
                      </w:r>
                      <w:del w:id="11" w:author="sachiko toda" w:date="2020-12-21T17:05:00Z">
                        <w:r w:rsidRPr="00080694" w:rsidDel="004211B9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6"/>
                          </w:rPr>
                          <w:delText>，</w:delText>
                        </w:r>
                      </w:del>
                      <w:ins w:id="12" w:author="sachiko toda" w:date="2020-12-21T17:05:00Z">
                        <w:r w:rsidR="004211B9" w:rsidRPr="00080694">
                          <w:rPr>
                            <w:rFonts w:ascii="HG丸ｺﾞｼｯｸM-PRO" w:eastAsia="HG丸ｺﾞｼｯｸM-PRO" w:hAnsi="HG丸ｺﾞｼｯｸM-PRO" w:hint="eastAsia"/>
                            <w:sz w:val="18"/>
                            <w:szCs w:val="16"/>
                          </w:rPr>
                          <w:t>、</w:t>
                        </w:r>
                      </w:ins>
                      <w:r w:rsidRPr="0008069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どちらの乾電池がよいかな？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0E31" w:rsidRPr="00080694">
        <w:rPr>
          <w:rFonts w:asciiTheme="majorEastAsia" w:eastAsiaTheme="majorEastAsia" w:hAnsiTheme="majorEastAsia"/>
          <w:szCs w:val="21"/>
        </w:rPr>
        <w:t>【A社の耐久時間】</w:t>
      </w:r>
    </w:p>
    <w:p w14:paraId="6E214633" w14:textId="44316064" w:rsidR="004C6096" w:rsidRPr="00080694" w:rsidRDefault="002E0E31" w:rsidP="002E0C6B">
      <w:pPr>
        <w:ind w:firstLineChars="300" w:firstLine="610"/>
        <w:rPr>
          <w:rFonts w:asciiTheme="majorEastAsia" w:eastAsiaTheme="majorEastAsia" w:hAnsiTheme="majorEastAsia"/>
          <w:szCs w:val="21"/>
        </w:rPr>
      </w:pPr>
      <w:r w:rsidRPr="00080694">
        <w:rPr>
          <w:rFonts w:asciiTheme="majorEastAsia" w:eastAsiaTheme="majorEastAsia" w:hAnsiTheme="majorEastAsia"/>
          <w:szCs w:val="21"/>
        </w:rPr>
        <w:t>平均値：＿＿＿＿＿</w:t>
      </w:r>
      <w:del w:id="13" w:author="sachiko toda" w:date="2020-12-21T17:05:00Z">
        <w:r w:rsidRPr="00080694" w:rsidDel="004211B9">
          <w:rPr>
            <w:rFonts w:asciiTheme="majorEastAsia" w:eastAsiaTheme="majorEastAsia" w:hAnsiTheme="majorEastAsia"/>
            <w:szCs w:val="21"/>
          </w:rPr>
          <w:delText>，</w:delText>
        </w:r>
      </w:del>
      <w:ins w:id="14" w:author="sachiko toda" w:date="2020-12-21T17:05:00Z">
        <w:r w:rsidR="004211B9" w:rsidRPr="00080694">
          <w:rPr>
            <w:rFonts w:asciiTheme="majorEastAsia" w:eastAsiaTheme="majorEastAsia" w:hAnsiTheme="majorEastAsia"/>
            <w:szCs w:val="21"/>
          </w:rPr>
          <w:t>、</w:t>
        </w:r>
      </w:ins>
      <w:r w:rsidRPr="00080694">
        <w:rPr>
          <w:rFonts w:asciiTheme="majorEastAsia" w:eastAsiaTheme="majorEastAsia" w:hAnsiTheme="majorEastAsia"/>
          <w:szCs w:val="21"/>
        </w:rPr>
        <w:t>中央値：＿＿＿＿＿</w:t>
      </w:r>
      <w:del w:id="15" w:author="sachiko toda" w:date="2020-12-21T17:05:00Z">
        <w:r w:rsidRPr="00080694" w:rsidDel="004211B9">
          <w:rPr>
            <w:rFonts w:asciiTheme="majorEastAsia" w:eastAsiaTheme="majorEastAsia" w:hAnsiTheme="majorEastAsia"/>
            <w:szCs w:val="21"/>
          </w:rPr>
          <w:delText>，</w:delText>
        </w:r>
      </w:del>
      <w:ins w:id="16" w:author="sachiko toda" w:date="2020-12-21T17:05:00Z">
        <w:r w:rsidR="004211B9" w:rsidRPr="00080694">
          <w:rPr>
            <w:rFonts w:asciiTheme="majorEastAsia" w:eastAsiaTheme="majorEastAsia" w:hAnsiTheme="majorEastAsia"/>
            <w:szCs w:val="21"/>
          </w:rPr>
          <w:t>、</w:t>
        </w:r>
      </w:ins>
      <w:r w:rsidRPr="00080694">
        <w:rPr>
          <w:rFonts w:asciiTheme="majorEastAsia" w:eastAsiaTheme="majorEastAsia" w:hAnsiTheme="majorEastAsia"/>
          <w:szCs w:val="21"/>
        </w:rPr>
        <w:t>最頻値：＿＿＿＿＿</w:t>
      </w:r>
    </w:p>
    <w:p w14:paraId="44ACBAAF" w14:textId="4A0390F7" w:rsidR="002E0E31" w:rsidRPr="00080694" w:rsidRDefault="002E0E31" w:rsidP="002E0E31">
      <w:pPr>
        <w:rPr>
          <w:rFonts w:asciiTheme="majorEastAsia" w:eastAsiaTheme="majorEastAsia" w:hAnsiTheme="majorEastAsia"/>
          <w:szCs w:val="21"/>
        </w:rPr>
      </w:pPr>
      <w:r w:rsidRPr="00080694">
        <w:rPr>
          <w:rFonts w:asciiTheme="majorEastAsia" w:eastAsiaTheme="majorEastAsia" w:hAnsiTheme="majorEastAsia"/>
          <w:szCs w:val="21"/>
        </w:rPr>
        <w:t>【B社の耐久時間】</w:t>
      </w:r>
    </w:p>
    <w:p w14:paraId="7C90864D" w14:textId="4D815EA5" w:rsidR="00160276" w:rsidRPr="00080694" w:rsidRDefault="002E0E31" w:rsidP="005822F0">
      <w:pPr>
        <w:ind w:firstLineChars="300" w:firstLine="610"/>
        <w:rPr>
          <w:rFonts w:asciiTheme="majorEastAsia" w:eastAsiaTheme="majorEastAsia" w:hAnsiTheme="majorEastAsia"/>
          <w:szCs w:val="21"/>
        </w:rPr>
      </w:pPr>
      <w:r w:rsidRPr="00080694">
        <w:rPr>
          <w:rFonts w:asciiTheme="majorEastAsia" w:eastAsiaTheme="majorEastAsia" w:hAnsiTheme="majorEastAsia"/>
          <w:szCs w:val="21"/>
        </w:rPr>
        <w:t>平均値：＿＿＿＿＿</w:t>
      </w:r>
      <w:del w:id="17" w:author="sachiko toda" w:date="2020-12-21T17:05:00Z">
        <w:r w:rsidRPr="00080694" w:rsidDel="004211B9">
          <w:rPr>
            <w:rFonts w:asciiTheme="majorEastAsia" w:eastAsiaTheme="majorEastAsia" w:hAnsiTheme="majorEastAsia"/>
            <w:szCs w:val="21"/>
          </w:rPr>
          <w:delText>，</w:delText>
        </w:r>
      </w:del>
      <w:ins w:id="18" w:author="sachiko toda" w:date="2020-12-21T17:05:00Z">
        <w:r w:rsidR="004211B9" w:rsidRPr="00080694">
          <w:rPr>
            <w:rFonts w:asciiTheme="majorEastAsia" w:eastAsiaTheme="majorEastAsia" w:hAnsiTheme="majorEastAsia"/>
            <w:szCs w:val="21"/>
          </w:rPr>
          <w:t>、</w:t>
        </w:r>
      </w:ins>
      <w:r w:rsidRPr="00080694">
        <w:rPr>
          <w:rFonts w:asciiTheme="majorEastAsia" w:eastAsiaTheme="majorEastAsia" w:hAnsiTheme="majorEastAsia"/>
          <w:szCs w:val="21"/>
        </w:rPr>
        <w:t>中央値：＿＿＿＿＿</w:t>
      </w:r>
      <w:del w:id="19" w:author="sachiko toda" w:date="2020-12-21T17:05:00Z">
        <w:r w:rsidRPr="00080694" w:rsidDel="004211B9">
          <w:rPr>
            <w:rFonts w:asciiTheme="majorEastAsia" w:eastAsiaTheme="majorEastAsia" w:hAnsiTheme="majorEastAsia"/>
            <w:szCs w:val="21"/>
          </w:rPr>
          <w:delText>，</w:delText>
        </w:r>
      </w:del>
      <w:ins w:id="20" w:author="sachiko toda" w:date="2020-12-21T17:05:00Z">
        <w:r w:rsidR="004211B9" w:rsidRPr="00080694">
          <w:rPr>
            <w:rFonts w:asciiTheme="majorEastAsia" w:eastAsiaTheme="majorEastAsia" w:hAnsiTheme="majorEastAsia"/>
            <w:szCs w:val="21"/>
          </w:rPr>
          <w:t>、</w:t>
        </w:r>
      </w:ins>
      <w:r w:rsidRPr="00080694">
        <w:rPr>
          <w:rFonts w:asciiTheme="majorEastAsia" w:eastAsiaTheme="majorEastAsia" w:hAnsiTheme="majorEastAsia"/>
          <w:szCs w:val="21"/>
        </w:rPr>
        <w:t>最頻値：＿＿＿＿＿</w:t>
      </w:r>
    </w:p>
    <w:p w14:paraId="13FDE590" w14:textId="576660EA" w:rsidR="00F77263" w:rsidRPr="00080694" w:rsidRDefault="00410566" w:rsidP="002E0E31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drawing>
          <wp:anchor distT="0" distB="0" distL="114300" distR="114300" simplePos="0" relativeHeight="251672064" behindDoc="0" locked="0" layoutInCell="1" allowOverlap="1" wp14:anchorId="34C7C685" wp14:editId="041F042E">
            <wp:simplePos x="0" y="0"/>
            <wp:positionH relativeFrom="margin">
              <wp:posOffset>4608830</wp:posOffset>
            </wp:positionH>
            <wp:positionV relativeFrom="paragraph">
              <wp:posOffset>195580</wp:posOffset>
            </wp:positionV>
            <wp:extent cx="868045" cy="1041400"/>
            <wp:effectExtent l="0" t="0" r="825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text" w:horzAnchor="page" w:tblpX="1636" w:tblpY="24"/>
        <w:tblW w:w="2830" w:type="dxa"/>
        <w:tblBorders>
          <w:top w:val="single" w:sz="4" w:space="0" w:color="auto"/>
          <w:left w:val="single" w:sz="18" w:space="0" w:color="auto"/>
          <w:bottom w:val="single" w:sz="1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410566" w:rsidRPr="00080694" w14:paraId="417456D8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1E3415A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bookmarkStart w:id="21" w:name="_Hlk50385235"/>
          </w:p>
        </w:tc>
        <w:tc>
          <w:tcPr>
            <w:tcW w:w="283" w:type="dxa"/>
            <w:shd w:val="clear" w:color="auto" w:fill="auto"/>
            <w:vAlign w:val="center"/>
          </w:tcPr>
          <w:p w14:paraId="4F2FB64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46FCED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05F68F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4AE1F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CB7B7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F4CC8C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BEF20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58B75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57D42B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19A759F4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27346E7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7DB3F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6D556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3715DD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2A588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92EEE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E43F8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65103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82B7AB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0FF14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3CAFC0A5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4432AB7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E925E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95F42A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8C6AD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3EC7F9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2E7C5D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09E420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2577D0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44CC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E198C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62A278FF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3D7E619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8069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471D98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EB318C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CAC3D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8C6F8E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4467BF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F0DD33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06C0EA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C7B600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41EF4C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16D0C6EB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0E08B9B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FC9443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4C098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15E4B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F34F0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2C0C7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E74FA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E6ACE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83020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F20C5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2268A273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626BE04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8761B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BBF76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1003E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72F06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7CF1A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64ED4B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943CD9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9331AE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9B21B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5945C807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232CE82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CD1DF0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64F8D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AC056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585FC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5FAFA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E1BF3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720B0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1F030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7C3454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2672BBBB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65178B7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34DFC5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1D5901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9055B9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D982B6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1C56C4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D6B3A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B811A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089D57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2CEE6A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2F498235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1A98B77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C35BD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4A6705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030868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0A6E45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92565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20709B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30BAD3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20199C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275765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76EA4333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3214F13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777DA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B1CA7B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55A0F5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0B2E8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7040A0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011EA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01FFC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EBD581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E972E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bookmarkEnd w:id="21"/>
    </w:tbl>
    <w:tbl>
      <w:tblPr>
        <w:tblpPr w:leftFromText="142" w:rightFromText="142" w:vertAnchor="text" w:horzAnchor="page" w:tblpX="5326" w:tblpY="39"/>
        <w:tblW w:w="2830" w:type="dxa"/>
        <w:tblBorders>
          <w:top w:val="single" w:sz="4" w:space="0" w:color="auto"/>
          <w:left w:val="single" w:sz="18" w:space="0" w:color="auto"/>
          <w:bottom w:val="single" w:sz="1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410566" w:rsidRPr="00080694" w14:paraId="2BA06F2B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7271FBF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9DC1FE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CC0AD6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C9CD2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6D0C8A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2AEAD6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23DF54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F7372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00BB0E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B8E42A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1CAF239A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44D57E5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D5BBE0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395A26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851CE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3B33DB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54316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EF75F8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317CF1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36FE55F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BF1C5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7D50A5C7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05F5974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9BA1BF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CFDF5F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8B9170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FB5475F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8013E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489543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370E279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CAD3F0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56FDB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4B4C5794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19F4C20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8069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C3337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9A68A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2AD6AE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1EB7F3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27BD2D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3538F7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7B3A58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E1984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9B34F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54C65C3F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4AC8A3C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E40E3E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7445D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9A783E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A7AE22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42810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5BDC0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13E7A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AA007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E02A6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3AC42ADB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58CDBFA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3DDFD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8C18FE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BA655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CF6F7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9F3D111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9A852C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97CF28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970715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9B90A1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2324FC76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12ACF6F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08C232D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2E31F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3FA88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31D83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40187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F72AF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3896E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60307B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D4B0C5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45BEB28F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5CF5FDB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12BD2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DEE738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FD3DCE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CDC32F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9C5D04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4D4AE9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3A3BB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B12583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9CF034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6016A0BB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3FD4EF0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E248D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211388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9B22D0B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376D9F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94797A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04FF4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2C15AD3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C61968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C992E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10566" w:rsidRPr="00080694" w14:paraId="09749003" w14:textId="77777777" w:rsidTr="00410566">
        <w:trPr>
          <w:trHeight w:val="57"/>
        </w:trPr>
        <w:tc>
          <w:tcPr>
            <w:tcW w:w="283" w:type="dxa"/>
            <w:shd w:val="clear" w:color="auto" w:fill="auto"/>
            <w:vAlign w:val="center"/>
          </w:tcPr>
          <w:p w14:paraId="5F2111D4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2B5E170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963CFC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CAE6B5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A58894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19723C2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43C7CE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9550D45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EAC4F7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931AB6" w14:textId="77777777" w:rsidR="00410566" w:rsidRPr="00080694" w:rsidRDefault="00410566" w:rsidP="00410566">
            <w:pPr>
              <w:tabs>
                <w:tab w:val="left" w:pos="79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7EF11E7F" w14:textId="4A2DBADC" w:rsidR="00F77263" w:rsidRPr="00080694" w:rsidRDefault="00F77263" w:rsidP="002E0E31">
      <w:pPr>
        <w:rPr>
          <w:rFonts w:asciiTheme="majorEastAsia" w:eastAsiaTheme="majorEastAsia" w:hAnsiTheme="majorEastAsia"/>
          <w:b/>
          <w:szCs w:val="21"/>
        </w:rPr>
      </w:pPr>
    </w:p>
    <w:p w14:paraId="576D6399" w14:textId="336A367A" w:rsidR="00F77263" w:rsidRPr="00080694" w:rsidRDefault="00F77263" w:rsidP="002E0E31">
      <w:pPr>
        <w:rPr>
          <w:rFonts w:asciiTheme="majorEastAsia" w:eastAsiaTheme="majorEastAsia" w:hAnsiTheme="majorEastAsia"/>
          <w:b/>
          <w:szCs w:val="21"/>
        </w:rPr>
      </w:pPr>
    </w:p>
    <w:p w14:paraId="0A4CAAA9" w14:textId="0C6B6B98" w:rsidR="00F77263" w:rsidRPr="00080694" w:rsidRDefault="00F77263" w:rsidP="002E0E31">
      <w:pPr>
        <w:rPr>
          <w:rFonts w:asciiTheme="majorEastAsia" w:eastAsiaTheme="majorEastAsia" w:hAnsiTheme="majorEastAsia"/>
          <w:b/>
          <w:szCs w:val="21"/>
        </w:rPr>
      </w:pPr>
    </w:p>
    <w:p w14:paraId="232E3DD5" w14:textId="486E2296" w:rsidR="00F77263" w:rsidRPr="00080694" w:rsidRDefault="00F77263" w:rsidP="002E0E31">
      <w:pPr>
        <w:rPr>
          <w:rFonts w:asciiTheme="majorEastAsia" w:eastAsiaTheme="majorEastAsia" w:hAnsiTheme="majorEastAsia"/>
          <w:b/>
          <w:szCs w:val="21"/>
        </w:rPr>
      </w:pPr>
    </w:p>
    <w:p w14:paraId="60DFFAB3" w14:textId="14FA43EC" w:rsidR="00F77263" w:rsidRPr="00080694" w:rsidRDefault="00F77263" w:rsidP="002E0E31">
      <w:pPr>
        <w:rPr>
          <w:rFonts w:asciiTheme="majorEastAsia" w:eastAsiaTheme="majorEastAsia" w:hAnsiTheme="majorEastAsia"/>
          <w:b/>
          <w:szCs w:val="21"/>
        </w:rPr>
      </w:pPr>
    </w:p>
    <w:p w14:paraId="51F6897F" w14:textId="4B6A9D2A" w:rsidR="00F77263" w:rsidRDefault="00F77263" w:rsidP="002E0E31">
      <w:pPr>
        <w:rPr>
          <w:rFonts w:asciiTheme="majorEastAsia" w:eastAsiaTheme="majorEastAsia" w:hAnsiTheme="majorEastAsia"/>
          <w:b/>
          <w:szCs w:val="21"/>
        </w:rPr>
      </w:pPr>
    </w:p>
    <w:p w14:paraId="541C41BA" w14:textId="5B1264DF" w:rsidR="00C63BBD" w:rsidRDefault="00C63BBD" w:rsidP="002E0E31">
      <w:pPr>
        <w:rPr>
          <w:rFonts w:asciiTheme="majorEastAsia" w:eastAsiaTheme="majorEastAsia" w:hAnsiTheme="majorEastAsia"/>
          <w:b/>
          <w:szCs w:val="21"/>
        </w:rPr>
      </w:pPr>
    </w:p>
    <w:p w14:paraId="6BB492DB" w14:textId="0972BF38" w:rsidR="00C63BBD" w:rsidRDefault="00C63BBD" w:rsidP="002E0E31">
      <w:pPr>
        <w:rPr>
          <w:rFonts w:asciiTheme="majorEastAsia" w:eastAsiaTheme="majorEastAsia" w:hAnsiTheme="majorEastAsia"/>
          <w:b/>
          <w:szCs w:val="21"/>
        </w:rPr>
      </w:pPr>
    </w:p>
    <w:p w14:paraId="121E6AF0" w14:textId="2475D9EB" w:rsidR="00C63BBD" w:rsidRDefault="00C63BBD" w:rsidP="002E0E31">
      <w:pPr>
        <w:rPr>
          <w:rFonts w:asciiTheme="majorEastAsia" w:eastAsiaTheme="majorEastAsia" w:hAnsiTheme="majorEastAsia"/>
          <w:b/>
          <w:szCs w:val="21"/>
        </w:rPr>
      </w:pPr>
    </w:p>
    <w:p w14:paraId="5BA09F3E" w14:textId="78173121" w:rsidR="00C63BBD" w:rsidRPr="00410566" w:rsidRDefault="00C63BBD" w:rsidP="00410566">
      <w:pPr>
        <w:ind w:firstLineChars="600" w:firstLine="1226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416B2F8" wp14:editId="3DAEE34A">
                <wp:simplePos x="0" y="0"/>
                <wp:positionH relativeFrom="margin">
                  <wp:posOffset>2476500</wp:posOffset>
                </wp:positionH>
                <wp:positionV relativeFrom="paragraph">
                  <wp:posOffset>28575</wp:posOffset>
                </wp:positionV>
                <wp:extent cx="0" cy="457200"/>
                <wp:effectExtent l="0" t="0" r="3810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from="195pt,2.25pt" id="直線コネクタ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1FfEyQEAALYDAAAOAAAAZHJzL2Uyb0RvYy54bWysU0uO1DAQ3SNxB8v76aRHzUdRp2cxo2GD oAXMATxOuWPhn2zTSW+bNReAQ7AAiSWH6cVcY8pOOoMYNEKIjePPe6/qVVWWZ71WZAs+SGtqOp+V lIDhtpFmU9Ord5cnzykJkZmGKWugpjsI9Gz1+NGycxWc2taqBjxBEROqztW0jdFVRRF4C5qFmXVg 8FFYr1nEo98UjWcdqmtVnJbl06KzvnHecggBby+GR7rK+kIAj6+FCBCJqinmFvPq83qd1mK1ZNXG M9dKPqbB/iELzaTBoJPUBYuMfPDynpSW3NtgRZxxqwsrhOSQPaCbefmbm7ctc5C9YHGCm8oU/p8s f7VdeyKbmi4oMUxji26+fL/58fmw/3b4+Omw/3rY/ySLVKfOhQrh52btx1Nwa59M98Lr9EU7pM+1 3U21hT4SPlxyvF08eYZtS3LFHc/5EF+A1SRtaqqkSa5ZxbYvQxygRwjyUh5D5LyLOwUJrMwbEOgE Y80zO88QnCtPtgy737yfj2EzMlGEVGoilQ+TRmyiQZ6rvyVO6BzRmjgRtTTW/ylq7I+pigF/dD14 TbavbbPLfcjlwOHIBR0HOU3fr+dMv/vdVrcAAAD//wMAUEsDBBQABgAIAAAAIQBWmikl3AAAAAgB AAAPAAAAZHJzL2Rvd25yZXYueG1sTI+7TsQwEEV7JP7BGiQ6dsJjH4Q4K8SjgiIECkpvPCTRxuMo 9iaBr2cQBZRXd3Tm3Gw7u06NNITWs4bzRQKKuPK25VrD2+vj2QZUiIat6TyThk8KsM2PjzKTWj/x C41lrJVAOKRGQxNjnyKGqiFnwsL3xNJ9+MGZKHGo0Q5mErjr8CJJVuhMy/KhMT3dNVTty4PTsH54 Kot+un/+KnCNRTH6uNm/a316Mt/egIo0x79j+NEXdcjFaecPbIPqNFxeJ7IlarhagpL+N+8EvloC 5hn+H5B/AwAA//8DAFBLAQItABQABgAIAAAAIQC2gziS/gAAAOEBAAATAAAAAAAAAAAAAAAAAAAA AABbQ29udGVudF9UeXBlc10ueG1sUEsBAi0AFAAGAAgAAAAhADj9If/WAAAAlAEAAAsAAAAAAAAA AAAAAAAALwEAAF9yZWxzLy5yZWxzUEsBAi0AFAAGAAgAAAAhAFzUV8TJAQAAtgMAAA4AAAAAAAAA AAAAAAAALgIAAGRycy9lMm9Eb2MueG1sUEsBAi0AFAAGAAgAAAAhAFaaKSXcAAAACAEAAA8AAAAA AAAAAAAAAAAAIwQAAGRycy9kb3ducmV2LnhtbFBLBQYAAAAABAAEAPMAAAAsBQAAAAA= " o:spid="_x0000_s1026" strokecolor="black [3040]" style="position:absolute;left:0;text-align:left;z-index:2516741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to="195pt,38.25pt" w14:anchorId="5EF4CB91">
                <w10:wrap anchorx="margin"/>
              </v:line>
            </w:pict>
          </mc:Fallback>
        </mc:AlternateContent>
      </w:r>
      <w:r w:rsidRPr="00C63BBD">
        <w:rPr>
          <w:rFonts w:asciiTheme="majorEastAsia" w:eastAsiaTheme="majorEastAsia" w:hAnsiTheme="majorEastAsia" w:hint="eastAsia"/>
          <w:b/>
          <w:szCs w:val="21"/>
        </w:rPr>
        <w:t>＜A社の特徴＞</w:t>
      </w:r>
      <w:r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</w:t>
      </w:r>
      <w:r w:rsidR="00410566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C63BBD">
        <w:rPr>
          <w:rFonts w:asciiTheme="majorEastAsia" w:eastAsiaTheme="majorEastAsia" w:hAnsiTheme="majorEastAsia" w:hint="eastAsia"/>
          <w:b/>
          <w:szCs w:val="21"/>
        </w:rPr>
        <w:t>＜</w:t>
      </w:r>
      <w:r>
        <w:rPr>
          <w:rFonts w:asciiTheme="majorEastAsia" w:eastAsiaTheme="majorEastAsia" w:hAnsiTheme="majorEastAsia" w:hint="eastAsia"/>
          <w:b/>
          <w:szCs w:val="21"/>
        </w:rPr>
        <w:t>B</w:t>
      </w:r>
      <w:r w:rsidRPr="00C63BBD">
        <w:rPr>
          <w:rFonts w:asciiTheme="majorEastAsia" w:eastAsiaTheme="majorEastAsia" w:hAnsiTheme="majorEastAsia" w:hint="eastAsia"/>
          <w:b/>
          <w:szCs w:val="21"/>
        </w:rPr>
        <w:t>社の特徴＞</w:t>
      </w:r>
    </w:p>
    <w:p w14:paraId="75B9AB8D" w14:textId="77777777" w:rsidR="00410566" w:rsidRDefault="00410566" w:rsidP="002E0E31">
      <w:pPr>
        <w:rPr>
          <w:rFonts w:asciiTheme="majorEastAsia" w:eastAsiaTheme="majorEastAsia" w:hAnsiTheme="majorEastAsia"/>
          <w:b/>
          <w:szCs w:val="21"/>
        </w:rPr>
      </w:pPr>
    </w:p>
    <w:p w14:paraId="78ED06A0" w14:textId="0798386F" w:rsidR="00F77263" w:rsidRPr="00080694" w:rsidRDefault="00410566" w:rsidP="002E0E31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E17BB48" wp14:editId="23B23B43">
                <wp:simplePos x="0" y="0"/>
                <wp:positionH relativeFrom="margin">
                  <wp:align>left</wp:align>
                </wp:positionH>
                <wp:positionV relativeFrom="paragraph">
                  <wp:posOffset>194945</wp:posOffset>
                </wp:positionV>
                <wp:extent cx="5086350" cy="609600"/>
                <wp:effectExtent l="0" t="0" r="19050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609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四角形: 角を丸くする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o+/ewgIAAJ0FAAAOAAAAZHJzL2Uyb0RvYy54bWysVM1O3DAQvlfqO1i+l2QXdgsRWbQCUVVC sAIqzsZxSCTH49rev97g2kMlbhW3XvoKXPo0W6Q+RsfOz64o6qFqDo7HM/PN/+wfLCpJZsLYElRK e1sxJUJxyEp1k9IPl8dvdimxjqmMSVAipUth6cHo9av9uU5EHwqQmTAEQZRN5jqlhXM6iSLLC1Ex uwVaKGTmYCrmkDQ3UWbYHNErGfXjeBjNwWTaABfW4utRzaSjgJ/ngruzPLfCEZlS9M2F04Tz2p/R aJ8lN4bpouSNG+wfvKhYqdBoB3XEHCNTU/4BVZXcgIXcbXGoIsjzkosQA0bTi59Fc1EwLUIsmByr uzTZ/wfLT2cTQ8ospduUKFZhiZ4eHn59v3/68S0h+F/d3f98fFzdflndfl3dfSbbPmVzbRPUvNAT 01AWrz7+RW4q/8fIyCKkedmlWSwc4fg4iHeH2wOsBkfeMN4bxqEO0VpbG+veCaiIv6TUwFRl51jL kGI2O7EOzaJ8K+ctKjgupQz1lMo/WJBl5t8C4RtKHEpDZgxbwS16Pg6E2JBCymtGPro6nnBzSyk8 hFTnIsdUYQT94Eho0jUm41wo16tZBctEbWoQ49caa70IpgOgR87RyQ67AWgla5AWu/a5kfeqIvR4 pxz/zbFaudMIlkG5TrkqFZiXACRG1Viu5dsk1anxWbqGbImNZKCeMKv5cYm1O2HWTZjBkcJy45pw Z3jkEuYpheZGSQHm00vvXh47HbmUzHFEU2o/TpkRlMj3Cmdgr7ez42c6EDuDt30kzCbnepOjptUh YOl7uJA0D1cv72R7zQ1UV7hNxt4qspjiaDul3JmWOHT16sB9xMV4HMRwjjVzJ+pCcw/us+rb8nJx xYxuGthh659CO84sedbCtazXVDCeOsjL0N/rvDb5xh0QGqfZV37JbNJBar1VR78BAAD//wMAUEsD BBQABgAIAAAAIQAOJege3QAAAAcBAAAPAAAAZHJzL2Rvd25yZXYueG1sTI9BT8JAEIXvJv6HzZh4 k10wAindEkPigUhiqB48Lt2hrXRnm+4A9d87nvT45r28902+HkOnLjikNpKF6cSAQqqib6m28PH+ 8rAEldiRd10ktPCNCdbF7U3uMh+vtMdLybWSEkqZs9Aw95nWqWowuDSJPZJ4xzgExyKHWvvBXaU8 dHpmzFwH15IsNK7HTYPVqTwHC/7L7V7Lp7f9bmu2G9INn6pPtvb+bnxegWIc+S8Mv/iCDoUwHeKZ fFKdBXmELTyaBShxl2Yqh4PEZvMF6CLX//mLHwAAAP//AwBQSwECLQAUAAYACAAAACEAtoM4kv4A AADhAQAAEwAAAAAAAAAAAAAAAAAAAAAAW0NvbnRlbnRfVHlwZXNdLnhtbFBLAQItABQABgAIAAAA IQA4/SH/1gAAAJQBAAALAAAAAAAAAAAAAAAAAC8BAABfcmVscy8ucmVsc1BLAQItABQABgAIAAAA IQBPo+/ewgIAAJ0FAAAOAAAAAAAAAAAAAAAAAC4CAABkcnMvZTJvRG9jLnhtbFBLAQItABQABgAI AAAAIQAOJege3QAAAAcBAAAPAAAAAAAAAAAAAAAAABwFAABkcnMvZG93bnJldi54bWxQSwUGAAAA AAQABADzAAAAJgYAAAAA " o:spid="_x0000_s1026" strokecolor="black [3213]" strokeweight="2pt" style="position:absolute;left:0;text-align:left;margin-left:0;margin-top:15.35pt;width:400.5pt;height:4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7AB65C52">
                <w10:wrap anchorx="margin"/>
              </v:roundrect>
            </w:pict>
          </mc:Fallback>
        </mc:AlternateContent>
      </w:r>
    </w:p>
    <w:p w14:paraId="2BDBAF0E" w14:textId="5921171F" w:rsidR="00F77263" w:rsidRPr="00410566" w:rsidRDefault="00EE2315" w:rsidP="00410566">
      <w:pPr>
        <w:ind w:firstLineChars="100" w:firstLine="203"/>
        <w:rPr>
          <w:rFonts w:asciiTheme="majorEastAsia" w:eastAsiaTheme="majorEastAsia" w:hAnsiTheme="majorEastAsia"/>
          <w:bCs/>
          <w:szCs w:val="21"/>
        </w:rPr>
      </w:pPr>
      <w:r w:rsidRPr="00080694">
        <w:rPr>
          <w:rFonts w:asciiTheme="majorEastAsia" w:eastAsiaTheme="majorEastAsia" w:hAnsiTheme="majorEastAsia" w:hint="eastAsia"/>
          <w:bCs/>
          <w:szCs w:val="21"/>
        </w:rPr>
        <w:t>わ</w:t>
      </w:r>
      <w:r w:rsidR="00C95CDE" w:rsidRPr="00080694">
        <w:rPr>
          <w:rFonts w:asciiTheme="majorEastAsia" w:eastAsiaTheme="majorEastAsia" w:hAnsiTheme="majorEastAsia" w:hint="eastAsia"/>
          <w:bCs/>
          <w:szCs w:val="21"/>
        </w:rPr>
        <w:t>が班</w:t>
      </w:r>
      <w:r w:rsidR="00F77263" w:rsidRPr="00080694">
        <w:rPr>
          <w:rFonts w:asciiTheme="majorEastAsia" w:eastAsiaTheme="majorEastAsia" w:hAnsiTheme="majorEastAsia" w:hint="eastAsia"/>
          <w:bCs/>
          <w:szCs w:val="21"/>
        </w:rPr>
        <w:t>は</w:t>
      </w:r>
      <w:r w:rsidR="00C95CDE" w:rsidRPr="00080694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　　</w:t>
      </w:r>
      <w:r w:rsidRPr="00080694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　</w:t>
      </w:r>
      <w:r w:rsidR="00C95CDE" w:rsidRPr="00080694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　　</w:t>
      </w:r>
      <w:r w:rsidR="00C95CDE" w:rsidRPr="00080694">
        <w:rPr>
          <w:rFonts w:asciiTheme="majorEastAsia" w:eastAsiaTheme="majorEastAsia" w:hAnsiTheme="majorEastAsia" w:hint="eastAsia"/>
          <w:bCs/>
          <w:szCs w:val="21"/>
        </w:rPr>
        <w:t>社</w:t>
      </w:r>
      <w:r w:rsidRPr="00080694">
        <w:rPr>
          <w:rFonts w:asciiTheme="majorEastAsia" w:eastAsiaTheme="majorEastAsia" w:hAnsiTheme="majorEastAsia" w:hint="eastAsia"/>
          <w:bCs/>
          <w:szCs w:val="21"/>
        </w:rPr>
        <w:t>の乾電池をおススメします</w:t>
      </w:r>
      <w:r w:rsidR="00080694">
        <w:rPr>
          <w:rFonts w:asciiTheme="majorEastAsia" w:eastAsiaTheme="majorEastAsia" w:hAnsiTheme="majorEastAsia" w:hint="eastAsia"/>
          <w:bCs/>
          <w:szCs w:val="21"/>
        </w:rPr>
        <w:t>！</w:t>
      </w:r>
      <w:r w:rsidR="00410566">
        <w:rPr>
          <w:rFonts w:asciiTheme="majorEastAsia" w:eastAsiaTheme="majorEastAsia" w:hAnsiTheme="majorEastAsia" w:hint="eastAsia"/>
          <w:bCs/>
          <w:szCs w:val="21"/>
        </w:rPr>
        <w:t xml:space="preserve">　</w:t>
      </w:r>
      <w:r w:rsidRPr="00080694">
        <w:rPr>
          <w:rFonts w:asciiTheme="majorEastAsia" w:eastAsiaTheme="majorEastAsia" w:hAnsiTheme="majorEastAsia" w:hint="eastAsia"/>
          <w:bCs/>
          <w:szCs w:val="21"/>
        </w:rPr>
        <w:t>理由は…</w:t>
      </w:r>
    </w:p>
    <w:sectPr w:rsidR="00F77263" w:rsidRPr="00410566" w:rsidSect="00410566">
      <w:pgSz w:w="10318" w:h="14570" w:code="13"/>
      <w:pgMar w:top="1440" w:right="1080" w:bottom="1440" w:left="1080" w:header="851" w:footer="992" w:gutter="0"/>
      <w:cols w:space="425"/>
      <w:docGrid w:type="linesAndChars" w:linePitch="338" w:charSpace="-1334"/>
      <w:sectPrChange w:id="22" w:author="sachiko toda" w:date="2020-12-21T17:06:00Z">
        <w:sectPr w:rsidR="00F77263" w:rsidRPr="00410566" w:rsidSect="00410566">
          <w:pgSz w:w="11906" w:h="16838" w:code="9"/>
          <w:pgMar w:top="1985" w:right="1985" w:bottom="1985" w:left="1985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9A2A4" w14:textId="77777777" w:rsidR="008D2497" w:rsidRDefault="008D2497" w:rsidP="00631C3C">
      <w:r>
        <w:separator/>
      </w:r>
    </w:p>
  </w:endnote>
  <w:endnote w:type="continuationSeparator" w:id="0">
    <w:p w14:paraId="4C3655B5" w14:textId="77777777" w:rsidR="008D2497" w:rsidRDefault="008D2497" w:rsidP="0063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973DF" w14:textId="77777777" w:rsidR="008D2497" w:rsidRDefault="008D2497" w:rsidP="00631C3C">
      <w:r>
        <w:separator/>
      </w:r>
    </w:p>
  </w:footnote>
  <w:footnote w:type="continuationSeparator" w:id="0">
    <w:p w14:paraId="6AF6ABA0" w14:textId="77777777" w:rsidR="008D2497" w:rsidRDefault="008D2497" w:rsidP="00631C3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chiko toda">
    <w15:presenceInfo w15:providerId="Windows Live" w15:userId="db85f9c666644e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03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E5"/>
    <w:rsid w:val="00014CC0"/>
    <w:rsid w:val="00026871"/>
    <w:rsid w:val="000371FD"/>
    <w:rsid w:val="00040FD8"/>
    <w:rsid w:val="00080694"/>
    <w:rsid w:val="00087DCE"/>
    <w:rsid w:val="000A0C2A"/>
    <w:rsid w:val="000D67BC"/>
    <w:rsid w:val="000E7F60"/>
    <w:rsid w:val="000F632A"/>
    <w:rsid w:val="001521FB"/>
    <w:rsid w:val="00160276"/>
    <w:rsid w:val="001644E9"/>
    <w:rsid w:val="001A4B53"/>
    <w:rsid w:val="001C0CA6"/>
    <w:rsid w:val="001E72D0"/>
    <w:rsid w:val="001F2260"/>
    <w:rsid w:val="00240621"/>
    <w:rsid w:val="0024144C"/>
    <w:rsid w:val="00245EE7"/>
    <w:rsid w:val="00247B14"/>
    <w:rsid w:val="00253AFD"/>
    <w:rsid w:val="00283541"/>
    <w:rsid w:val="00295995"/>
    <w:rsid w:val="002A10AD"/>
    <w:rsid w:val="002C4868"/>
    <w:rsid w:val="002D702C"/>
    <w:rsid w:val="002E0C6B"/>
    <w:rsid w:val="002E0E31"/>
    <w:rsid w:val="00312EDA"/>
    <w:rsid w:val="00314F0F"/>
    <w:rsid w:val="00317DE8"/>
    <w:rsid w:val="00385FD1"/>
    <w:rsid w:val="003875EF"/>
    <w:rsid w:val="003939DB"/>
    <w:rsid w:val="003C71E4"/>
    <w:rsid w:val="003E7D7D"/>
    <w:rsid w:val="00410566"/>
    <w:rsid w:val="004211B9"/>
    <w:rsid w:val="00431BA4"/>
    <w:rsid w:val="0043281D"/>
    <w:rsid w:val="00444EE5"/>
    <w:rsid w:val="0044795E"/>
    <w:rsid w:val="004509F6"/>
    <w:rsid w:val="00465B47"/>
    <w:rsid w:val="0048520A"/>
    <w:rsid w:val="004973DF"/>
    <w:rsid w:val="004B42C2"/>
    <w:rsid w:val="004B6A1D"/>
    <w:rsid w:val="004C6096"/>
    <w:rsid w:val="00557010"/>
    <w:rsid w:val="005822F0"/>
    <w:rsid w:val="0058528A"/>
    <w:rsid w:val="005B3E51"/>
    <w:rsid w:val="005C5EF5"/>
    <w:rsid w:val="005E69FC"/>
    <w:rsid w:val="00611B18"/>
    <w:rsid w:val="00631C3C"/>
    <w:rsid w:val="00656183"/>
    <w:rsid w:val="00674F92"/>
    <w:rsid w:val="006B2545"/>
    <w:rsid w:val="006C5716"/>
    <w:rsid w:val="006C68B8"/>
    <w:rsid w:val="007231AA"/>
    <w:rsid w:val="007233FE"/>
    <w:rsid w:val="0072434C"/>
    <w:rsid w:val="007310EB"/>
    <w:rsid w:val="00732F84"/>
    <w:rsid w:val="007437FD"/>
    <w:rsid w:val="0077734E"/>
    <w:rsid w:val="00780F36"/>
    <w:rsid w:val="007933FF"/>
    <w:rsid w:val="007943CC"/>
    <w:rsid w:val="007A3811"/>
    <w:rsid w:val="007A6917"/>
    <w:rsid w:val="007E6302"/>
    <w:rsid w:val="00826BC3"/>
    <w:rsid w:val="0083693A"/>
    <w:rsid w:val="00840FB1"/>
    <w:rsid w:val="00842BD2"/>
    <w:rsid w:val="0085291E"/>
    <w:rsid w:val="008913E6"/>
    <w:rsid w:val="00891A53"/>
    <w:rsid w:val="008A1C03"/>
    <w:rsid w:val="008B257A"/>
    <w:rsid w:val="008B5662"/>
    <w:rsid w:val="008D2497"/>
    <w:rsid w:val="008D6DB5"/>
    <w:rsid w:val="00900B28"/>
    <w:rsid w:val="00921A59"/>
    <w:rsid w:val="0095024E"/>
    <w:rsid w:val="009600DD"/>
    <w:rsid w:val="009806DE"/>
    <w:rsid w:val="00984E36"/>
    <w:rsid w:val="00995EC4"/>
    <w:rsid w:val="009C28C5"/>
    <w:rsid w:val="009C775E"/>
    <w:rsid w:val="009E280F"/>
    <w:rsid w:val="009E6815"/>
    <w:rsid w:val="00A30982"/>
    <w:rsid w:val="00A522A2"/>
    <w:rsid w:val="00AE7BC0"/>
    <w:rsid w:val="00AF0DEA"/>
    <w:rsid w:val="00AF6E1A"/>
    <w:rsid w:val="00B13E92"/>
    <w:rsid w:val="00B341A9"/>
    <w:rsid w:val="00B34AFB"/>
    <w:rsid w:val="00B43348"/>
    <w:rsid w:val="00B641D1"/>
    <w:rsid w:val="00B65BE5"/>
    <w:rsid w:val="00B96782"/>
    <w:rsid w:val="00BA16B8"/>
    <w:rsid w:val="00C03B32"/>
    <w:rsid w:val="00C34123"/>
    <w:rsid w:val="00C372E5"/>
    <w:rsid w:val="00C63BBD"/>
    <w:rsid w:val="00C63FBF"/>
    <w:rsid w:val="00C95CDE"/>
    <w:rsid w:val="00CB2C32"/>
    <w:rsid w:val="00D0042C"/>
    <w:rsid w:val="00D07CA9"/>
    <w:rsid w:val="00D36B7D"/>
    <w:rsid w:val="00D9751D"/>
    <w:rsid w:val="00DA58F1"/>
    <w:rsid w:val="00DD3404"/>
    <w:rsid w:val="00DE051D"/>
    <w:rsid w:val="00DE2FFC"/>
    <w:rsid w:val="00DE7A51"/>
    <w:rsid w:val="00E34452"/>
    <w:rsid w:val="00E42329"/>
    <w:rsid w:val="00E52A8D"/>
    <w:rsid w:val="00E6799D"/>
    <w:rsid w:val="00E726AC"/>
    <w:rsid w:val="00EE2315"/>
    <w:rsid w:val="00F5693B"/>
    <w:rsid w:val="00F72E92"/>
    <w:rsid w:val="00F77263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671A7"/>
  <w15:docId w15:val="{49582EBB-B413-4104-90E6-CB90510C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B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5BE5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5B3E51"/>
    <w:rPr>
      <w:color w:val="808080"/>
    </w:rPr>
  </w:style>
  <w:style w:type="paragraph" w:styleId="a6">
    <w:name w:val="header"/>
    <w:basedOn w:val="a"/>
    <w:link w:val="a7"/>
    <w:uiPriority w:val="99"/>
    <w:unhideWhenUsed/>
    <w:rsid w:val="00631C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31C3C"/>
  </w:style>
  <w:style w:type="paragraph" w:styleId="a8">
    <w:name w:val="footer"/>
    <w:basedOn w:val="a"/>
    <w:link w:val="a9"/>
    <w:uiPriority w:val="99"/>
    <w:unhideWhenUsed/>
    <w:rsid w:val="00631C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31C3C"/>
  </w:style>
  <w:style w:type="table" w:styleId="aa">
    <w:name w:val="Table Grid"/>
    <w:basedOn w:val="a1"/>
    <w:uiPriority w:val="59"/>
    <w:rsid w:val="00037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211B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211B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211B9"/>
  </w:style>
  <w:style w:type="paragraph" w:styleId="ae">
    <w:name w:val="annotation subject"/>
    <w:basedOn w:val="ac"/>
    <w:next w:val="ac"/>
    <w:link w:val="af"/>
    <w:uiPriority w:val="99"/>
    <w:semiHidden/>
    <w:unhideWhenUsed/>
    <w:rsid w:val="004211B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211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83</Words>
  <Characters>478</Characters>
  <Application>Microsoft Office Word</Application>
  <DocSecurity>0</DocSecurity>
  <PresentationFormat/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23</cp:revision>
  <dcterms:created xsi:type="dcterms:W3CDTF">2021-03-22T05:59:00Z</dcterms:created>
  <dcterms:modified xsi:type="dcterms:W3CDTF">2021-03-22T06:00:00Z</dcterms:modified>
</cp:coreProperties>
</file>